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1E10A5FB">
                <wp:simplePos x="0" y="0"/>
                <wp:positionH relativeFrom="margin">
                  <wp:posOffset>-361315</wp:posOffset>
                </wp:positionH>
                <wp:positionV relativeFrom="page">
                  <wp:posOffset>906781</wp:posOffset>
                </wp:positionV>
                <wp:extent cx="6123600" cy="1630680"/>
                <wp:effectExtent l="0" t="0" r="0" b="762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39737C98" w14:textId="76A7BB0A" w:rsidR="009A0999" w:rsidRPr="00603C80" w:rsidRDefault="0056041D" w:rsidP="009A0999">
                                  <w:pPr>
                                    <w:pStyle w:val="Documentdataleadtext"/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Modernization of WtE Plant SAKO</w:t>
                                  </w:r>
                                  <w:r w:rsidR="00F1249C"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6E7952B4" w14:textId="38E7224A" w:rsidR="009A0999" w:rsidRPr="00603C80" w:rsidRDefault="00F1249C" w:rsidP="009A0999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56041D">
                                    <w:t xml:space="preserve"> </w:t>
                                  </w:r>
                                  <w:r w:rsidR="009A0999">
                                    <w:t>202</w:t>
                                  </w:r>
                                  <w:r w:rsidR="0056041D"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45pt;margin-top:71.4pt;width:482.15pt;height:12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39737C98" w14:textId="76A7BB0A" w:rsidR="009A0999" w:rsidRPr="00603C80" w:rsidRDefault="0056041D" w:rsidP="009A0999">
                            <w:pPr>
                              <w:pStyle w:val="Documentdataleadtext"/>
                            </w:pPr>
                            <w:r>
                              <w:rPr>
                                <w:b/>
                                <w:sz w:val="18"/>
                              </w:rPr>
                              <w:t>Modernization of WtE Plant SAKO</w:t>
                            </w:r>
                            <w:r w:rsidR="00F1249C"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6E7952B4" w14:textId="38E7224A" w:rsidR="009A0999" w:rsidRPr="00603C80" w:rsidRDefault="00F1249C" w:rsidP="009A0999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56041D">
                              <w:t xml:space="preserve"> </w:t>
                            </w:r>
                            <w:r w:rsidR="009A0999">
                              <w:t>202</w:t>
                            </w:r>
                            <w:r w:rsidR="0056041D"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631DACC3" w:rsidR="00547F22" w:rsidRPr="007308ED" w:rsidRDefault="00FB24A5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93029">
                                        <w:t xml:space="preserve">Part III, Appendix </w:t>
                                      </w:r>
                                      <w:proofErr w:type="spellStart"/>
                                      <w:r w:rsidR="00993029">
                                        <w:t>E4</w:t>
                                      </w:r>
                                      <w:proofErr w:type="spellEnd"/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2CBD0B8D" w:rsidR="00F50260" w:rsidRPr="00B35708" w:rsidRDefault="00FB24A5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93029">
                                        <w:t>Specifications for Employer’s existing CCTV System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631DACC3" w:rsidR="00547F22" w:rsidRPr="007308ED" w:rsidRDefault="00FB24A5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93029">
                                  <w:t xml:space="preserve">Part III, Appendix </w:t>
                                </w:r>
                                <w:proofErr w:type="spellStart"/>
                                <w:r w:rsidR="00993029">
                                  <w:t>E4</w:t>
                                </w:r>
                                <w:proofErr w:type="spellEnd"/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2CBD0B8D" w:rsidR="00F50260" w:rsidRPr="00B35708" w:rsidRDefault="00FB24A5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93029">
                                  <w:t>Specifications for Employer’s existing CCTV System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023DF515" w:rsidR="00025683" w:rsidRPr="008D371D" w:rsidRDefault="0042024E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DEFCDAB" wp14:editId="086BB885">
            <wp:simplePos x="1112520" y="2247900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62E27197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6D44AF10" w:rsidR="00A84F08" w:rsidRPr="007308ED" w:rsidRDefault="00FB24A5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proofErr w:type="spellStart"/>
                                      <w:r w:rsidR="00993029">
                                        <w:t>E4</w:t>
                                      </w:r>
                                      <w:proofErr w:type="spellEnd"/>
                                    </w:sdtContent>
                                  </w:sdt>
                                </w:p>
                                <w:p w14:paraId="147E72E0" w14:textId="355A6C38" w:rsidR="00547F22" w:rsidRPr="007308ED" w:rsidRDefault="00FB24A5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93029" w:rsidRPr="00993029">
                                        <w:t>Specifications for Employer’s existing CCTV System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6D44AF10" w:rsidR="00A84F08" w:rsidRPr="007308ED" w:rsidRDefault="00FB24A5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proofErr w:type="spellStart"/>
                                <w:r w:rsidR="00993029">
                                  <w:t>E4</w:t>
                                </w:r>
                                <w:proofErr w:type="spellEnd"/>
                              </w:sdtContent>
                            </w:sdt>
                          </w:p>
                          <w:p w14:paraId="147E72E0" w14:textId="355A6C38" w:rsidR="00547F22" w:rsidRPr="007308ED" w:rsidRDefault="00FB24A5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93029" w:rsidRPr="00993029">
                                  <w:t>Specifications for Employer’s existing CCTV System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4903EA8C" w:rsidR="008637B5" w:rsidRPr="008D371D" w:rsidRDefault="00993029" w:rsidP="00117FBE">
                <w:pPr>
                  <w:pStyle w:val="Template-ReftoFrontpageheading2"/>
                </w:pPr>
                <w:r>
                  <w:t>Part III, Appendix E4</w:t>
                </w:r>
              </w:p>
            </w:sdtContent>
          </w:sdt>
          <w:p w14:paraId="6EE89D90" w14:textId="50364BB7" w:rsidR="008637B5" w:rsidRPr="008D371D" w:rsidRDefault="00FB24A5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993029">
                  <w:t>Specifications for Employer’s existing CCTV System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32" w:name="OFF_ReportDisclaimer"/>
            <w:bookmarkEnd w:id="32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9A0999" w:rsidRPr="008D371D" w14:paraId="3B9DFED0" w14:textId="77777777" w:rsidTr="00E215E8">
        <w:trPr>
          <w:trHeight w:val="227"/>
        </w:trPr>
        <w:tc>
          <w:tcPr>
            <w:tcW w:w="1164" w:type="dxa"/>
          </w:tcPr>
          <w:p w14:paraId="5AE75793" w14:textId="77777777" w:rsidR="009A0999" w:rsidRPr="008D371D" w:rsidRDefault="009A0999" w:rsidP="00E215E8">
            <w:pPr>
              <w:pStyle w:val="DocumentInfo"/>
            </w:pPr>
            <w:bookmarkStart w:id="33" w:name="LAN_ProjectName"/>
            <w:bookmarkStart w:id="34" w:name="_Hlk496170930"/>
            <w:r w:rsidRPr="008D371D">
              <w:t>Project name</w:t>
            </w:r>
            <w:bookmarkEnd w:id="33"/>
          </w:p>
        </w:tc>
        <w:tc>
          <w:tcPr>
            <w:tcW w:w="6037" w:type="dxa"/>
          </w:tcPr>
          <w:p w14:paraId="78179437" w14:textId="2886605C" w:rsidR="009A0999" w:rsidRPr="008D371D" w:rsidRDefault="00FB24A5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FBAA74C98F5B4A6B962EE0DBAE3A2609"/>
                </w:placeholder>
              </w:sdtPr>
              <w:sdtEndPr/>
              <w:sdtContent>
                <w:r w:rsidR="0056041D">
                  <w:t>Modernization of WtE Plant SAKo</w:t>
                </w:r>
              </w:sdtContent>
            </w:sdt>
          </w:p>
        </w:tc>
      </w:tr>
      <w:tr w:rsidR="009A0999" w:rsidRPr="008D371D" w14:paraId="3AD7B92D" w14:textId="77777777" w:rsidTr="00E215E8">
        <w:trPr>
          <w:trHeight w:val="227"/>
        </w:trPr>
        <w:tc>
          <w:tcPr>
            <w:tcW w:w="1164" w:type="dxa"/>
          </w:tcPr>
          <w:p w14:paraId="37453CB7" w14:textId="77777777" w:rsidR="009A0999" w:rsidRPr="008D371D" w:rsidRDefault="009A0999" w:rsidP="00E215E8">
            <w:pPr>
              <w:pStyle w:val="DocumentInfo"/>
            </w:pPr>
            <w:bookmarkStart w:id="35" w:name="LAN_Version"/>
            <w:r w:rsidRPr="008D371D">
              <w:t>Version</w:t>
            </w:r>
            <w:bookmarkEnd w:id="35"/>
          </w:p>
        </w:tc>
        <w:tc>
          <w:tcPr>
            <w:tcW w:w="6037" w:type="dxa"/>
          </w:tcPr>
          <w:p w14:paraId="7637196F" w14:textId="77777777" w:rsidR="009A0999" w:rsidRPr="008D371D" w:rsidRDefault="00FB24A5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E545588C14B34C4F870528DA2DD571BC"/>
                </w:placeholder>
              </w:sdtPr>
              <w:sdtEndPr/>
              <w:sdtContent>
                <w:r w:rsidR="009A0999">
                  <w:t>1</w:t>
                </w:r>
              </w:sdtContent>
            </w:sdt>
          </w:p>
        </w:tc>
      </w:tr>
      <w:tr w:rsidR="009A0999" w:rsidRPr="008D371D" w14:paraId="52DF9797" w14:textId="77777777" w:rsidTr="00E215E8">
        <w:trPr>
          <w:trHeight w:val="227"/>
        </w:trPr>
        <w:tc>
          <w:tcPr>
            <w:tcW w:w="1164" w:type="dxa"/>
          </w:tcPr>
          <w:p w14:paraId="00E7C4F3" w14:textId="77777777" w:rsidR="009A0999" w:rsidRPr="008D371D" w:rsidRDefault="009A0999" w:rsidP="00E215E8">
            <w:pPr>
              <w:pStyle w:val="DocumentInfo"/>
            </w:pPr>
            <w:bookmarkStart w:id="36" w:name="LAN_Date"/>
            <w:r w:rsidRPr="008D371D">
              <w:t>Date</w:t>
            </w:r>
            <w:bookmarkEnd w:id="36"/>
          </w:p>
        </w:tc>
        <w:tc>
          <w:tcPr>
            <w:tcW w:w="6037" w:type="dxa"/>
          </w:tcPr>
          <w:p w14:paraId="567B4A56" w14:textId="2EEA61C7" w:rsidR="009A0999" w:rsidRPr="008D371D" w:rsidRDefault="009A0999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56041D">
              <w:t>4</w:t>
            </w:r>
            <w:r>
              <w:t>-0</w:t>
            </w:r>
            <w:r w:rsidR="00F1249C">
              <w:t>7</w:t>
            </w:r>
            <w:r>
              <w:t>-</w:t>
            </w:r>
            <w:r w:rsidR="00F1249C">
              <w:t>02</w:t>
            </w:r>
          </w:p>
        </w:tc>
      </w:tr>
      <w:tr w:rsidR="009A0999" w:rsidRPr="008D371D" w14:paraId="08CE6FF8" w14:textId="77777777" w:rsidTr="00E215E8">
        <w:trPr>
          <w:trHeight w:val="227"/>
        </w:trPr>
        <w:tc>
          <w:tcPr>
            <w:tcW w:w="1164" w:type="dxa"/>
          </w:tcPr>
          <w:p w14:paraId="66C752B2" w14:textId="77777777" w:rsidR="009A0999" w:rsidRPr="008D371D" w:rsidRDefault="009A0999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91F5DDCEAD8247EDAC75D778AE91FAC0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07BC6483" w14:textId="0F2920C8" w:rsidR="009A0999" w:rsidRPr="00C14929" w:rsidRDefault="0056041D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168B401" w14:textId="77777777" w:rsidR="009A0999" w:rsidRPr="00C14929" w:rsidRDefault="009A0999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34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64" w:name="LAN_Contents"/>
            <w:r w:rsidRPr="008D371D">
              <w:lastRenderedPageBreak/>
              <w:t>Contents</w:t>
            </w:r>
            <w:bookmarkEnd w:id="64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65" w:name="_Hlk493157594"/>
    <w:p w14:paraId="1B42F195" w14:textId="2ACC26AE" w:rsidR="00FB24A5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170832596" w:history="1">
        <w:r w:rsidR="00FB24A5" w:rsidRPr="00FE3BB8">
          <w:rPr>
            <w:rStyle w:val="Hypertextovodkaz"/>
            <w:rFonts w:eastAsiaTheme="majorEastAsia"/>
            <w:noProof/>
          </w:rPr>
          <w:t>1.</w:t>
        </w:r>
        <w:r w:rsidR="00FB24A5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="00FB24A5" w:rsidRPr="00FE3BB8">
          <w:rPr>
            <w:rStyle w:val="Hypertextovodkaz"/>
            <w:rFonts w:eastAsiaTheme="majorEastAsia"/>
            <w:noProof/>
          </w:rPr>
          <w:t>Introduction</w:t>
        </w:r>
        <w:r w:rsidR="00FB24A5">
          <w:rPr>
            <w:noProof/>
            <w:webHidden/>
          </w:rPr>
          <w:tab/>
        </w:r>
        <w:r w:rsidR="00FB24A5">
          <w:rPr>
            <w:noProof/>
            <w:webHidden/>
          </w:rPr>
          <w:fldChar w:fldCharType="begin"/>
        </w:r>
        <w:r w:rsidR="00FB24A5">
          <w:rPr>
            <w:noProof/>
            <w:webHidden/>
          </w:rPr>
          <w:instrText xml:space="preserve"> PAGEREF _Toc170832596 \h </w:instrText>
        </w:r>
        <w:r w:rsidR="00FB24A5">
          <w:rPr>
            <w:noProof/>
            <w:webHidden/>
          </w:rPr>
        </w:r>
        <w:r w:rsidR="00FB24A5">
          <w:rPr>
            <w:noProof/>
            <w:webHidden/>
          </w:rPr>
          <w:fldChar w:fldCharType="separate"/>
        </w:r>
        <w:r w:rsidR="00FB24A5">
          <w:rPr>
            <w:noProof/>
            <w:webHidden/>
          </w:rPr>
          <w:t>2</w:t>
        </w:r>
        <w:r w:rsidR="00FB24A5">
          <w:rPr>
            <w:noProof/>
            <w:webHidden/>
          </w:rPr>
          <w:fldChar w:fldCharType="end"/>
        </w:r>
      </w:hyperlink>
    </w:p>
    <w:p w14:paraId="723AA1A4" w14:textId="6917CC82" w:rsidR="00FB24A5" w:rsidRDefault="00FB24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hyperlink w:anchor="_Toc170832597" w:history="1">
        <w:r w:rsidRPr="00FE3BB8">
          <w:rPr>
            <w:rStyle w:val="Hypertextovodkaz"/>
            <w:rFonts w:eastAsiaTheme="majorEastAsia"/>
            <w:noProof/>
            <w:lang w:val="en-US"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Pr="00FE3BB8">
          <w:rPr>
            <w:rStyle w:val="Hypertextovodkaz"/>
            <w:rFonts w:eastAsiaTheme="majorEastAsia"/>
            <w:noProof/>
            <w:lang w:val="en-US"/>
          </w:rPr>
          <w:t>As-built documentation for Existing CCTV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_Toc170832597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6E1BC0F" w14:textId="4E57F97A" w:rsidR="00EF693F" w:rsidRPr="008D371D" w:rsidRDefault="00EF693F" w:rsidP="009641C0">
      <w:r w:rsidRPr="008D371D">
        <w:fldChar w:fldCharType="end"/>
      </w:r>
      <w:bookmarkEnd w:id="65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68" w:name="_Toc170832596"/>
      <w:r>
        <w:rPr>
          <w:lang w:val="en-GB"/>
        </w:rPr>
        <w:lastRenderedPageBreak/>
        <w:t>Introduction</w:t>
      </w:r>
      <w:bookmarkEnd w:id="68"/>
    </w:p>
    <w:p w14:paraId="036185C7" w14:textId="3DCCAAED" w:rsidR="009362AE" w:rsidRDefault="00993029" w:rsidP="009362AE">
      <w:r>
        <w:t>This appendix provides the as-built documentation for the Employer’s existing CCTV system.</w:t>
      </w:r>
    </w:p>
    <w:p w14:paraId="6076D1FB" w14:textId="77777777" w:rsidR="00D62F1B" w:rsidRDefault="00D62F1B" w:rsidP="00D62F1B">
      <w:r>
        <w:t>The technology uses CCTV systems from three manufacturers:</w:t>
      </w:r>
    </w:p>
    <w:p w14:paraId="49626DB0" w14:textId="77777777" w:rsidR="00D62F1B" w:rsidRDefault="00D62F1B" w:rsidP="00D62F1B">
      <w:r>
        <w:t>1-Siemens</w:t>
      </w:r>
    </w:p>
    <w:p w14:paraId="6016DB2B" w14:textId="77777777" w:rsidR="00D62F1B" w:rsidRDefault="00D62F1B" w:rsidP="00D62F1B">
      <w:r>
        <w:t>2-Samsung</w:t>
      </w:r>
    </w:p>
    <w:p w14:paraId="67E2DF7A" w14:textId="77777777" w:rsidR="00D62F1B" w:rsidRDefault="00D62F1B" w:rsidP="00D62F1B">
      <w:r>
        <w:t>3-</w:t>
      </w:r>
      <w:proofErr w:type="spellStart"/>
      <w:r>
        <w:t>HIKVision</w:t>
      </w:r>
      <w:proofErr w:type="spellEnd"/>
      <w:r>
        <w:t xml:space="preserve">  </w:t>
      </w:r>
    </w:p>
    <w:p w14:paraId="05A449E1" w14:textId="77777777" w:rsidR="00D62F1B" w:rsidRDefault="00D62F1B" w:rsidP="00D62F1B"/>
    <w:p w14:paraId="0AB2E833" w14:textId="77777777" w:rsidR="00D62F1B" w:rsidRDefault="00D62F1B" w:rsidP="00D62F1B">
      <w:r>
        <w:t xml:space="preserve">The list of existing technology cameras is as follows: </w:t>
      </w:r>
    </w:p>
    <w:p w14:paraId="0C82AD7E" w14:textId="77777777" w:rsidR="00D62F1B" w:rsidRDefault="00D62F1B" w:rsidP="00D62F1B"/>
    <w:p w14:paraId="0C4680C3" w14:textId="77777777" w:rsidR="00D62F1B" w:rsidRDefault="00D62F1B" w:rsidP="00D62F1B">
      <w:r>
        <w:t xml:space="preserve">(CCTV SIEMENS - </w:t>
      </w:r>
      <w:proofErr w:type="spellStart"/>
      <w:r>
        <w:t>SISTORE</w:t>
      </w:r>
      <w:proofErr w:type="spellEnd"/>
      <w:r>
        <w:t xml:space="preserve"> MX, no recording):</w:t>
      </w:r>
    </w:p>
    <w:p w14:paraId="07C65EFB" w14:textId="77777777" w:rsidR="00D62F1B" w:rsidRDefault="00D62F1B" w:rsidP="00D62F1B"/>
    <w:p w14:paraId="6036881E" w14:textId="4FF38162" w:rsidR="00D62F1B" w:rsidRDefault="00D62F1B" w:rsidP="00D62F1B">
      <w:pPr>
        <w:ind w:left="567" w:hanging="567"/>
      </w:pPr>
      <w:r>
        <w:t>1.</w:t>
      </w:r>
      <w:r>
        <w:tab/>
        <w:t xml:space="preserve">Camera </w:t>
      </w:r>
      <w:proofErr w:type="spellStart"/>
      <w:r>
        <w:t>KA1N</w:t>
      </w:r>
      <w:proofErr w:type="spellEnd"/>
    </w:p>
    <w:p w14:paraId="2710C4EF" w14:textId="77777777" w:rsidR="00D62F1B" w:rsidRDefault="00D62F1B" w:rsidP="00D62F1B">
      <w:pPr>
        <w:ind w:left="567"/>
      </w:pPr>
      <w:r>
        <w:t xml:space="preserve">Monitoring combustion chamber of boiler 2 through a sight glass </w:t>
      </w:r>
    </w:p>
    <w:p w14:paraId="495FDD17" w14:textId="77777777" w:rsidR="00D62F1B" w:rsidRDefault="00D62F1B" w:rsidP="00D62F1B">
      <w:pPr>
        <w:ind w:left="567" w:hanging="567"/>
      </w:pPr>
    </w:p>
    <w:p w14:paraId="7DB19424" w14:textId="77777777" w:rsidR="00D62F1B" w:rsidRDefault="00D62F1B" w:rsidP="00D62F1B">
      <w:pPr>
        <w:ind w:left="567" w:hanging="567"/>
      </w:pPr>
      <w:r>
        <w:t>2.</w:t>
      </w:r>
      <w:r>
        <w:tab/>
        <w:t xml:space="preserve">Camera </w:t>
      </w:r>
      <w:proofErr w:type="spellStart"/>
      <w:r>
        <w:t>KA2N</w:t>
      </w:r>
      <w:proofErr w:type="spellEnd"/>
    </w:p>
    <w:p w14:paraId="208D32A6" w14:textId="77777777" w:rsidR="00D62F1B" w:rsidRDefault="00D62F1B" w:rsidP="00D62F1B">
      <w:pPr>
        <w:ind w:left="567"/>
      </w:pPr>
      <w:r>
        <w:t xml:space="preserve">Monitoring combustion chamber of boiler 3 through a sight glass </w:t>
      </w:r>
    </w:p>
    <w:p w14:paraId="63DCD0A9" w14:textId="77777777" w:rsidR="00D62F1B" w:rsidRDefault="00D62F1B" w:rsidP="00D62F1B">
      <w:pPr>
        <w:ind w:left="567" w:hanging="567"/>
      </w:pPr>
    </w:p>
    <w:p w14:paraId="293DD2BD" w14:textId="77777777" w:rsidR="00D62F1B" w:rsidRDefault="00D62F1B" w:rsidP="00D62F1B">
      <w:pPr>
        <w:ind w:left="567" w:hanging="567"/>
      </w:pPr>
      <w:r>
        <w:t>3.</w:t>
      </w:r>
      <w:r>
        <w:tab/>
        <w:t xml:space="preserve">Camera </w:t>
      </w:r>
      <w:proofErr w:type="spellStart"/>
      <w:r>
        <w:t>KA3N</w:t>
      </w:r>
      <w:proofErr w:type="spellEnd"/>
    </w:p>
    <w:p w14:paraId="43CA735A" w14:textId="77777777" w:rsidR="00D62F1B" w:rsidRDefault="00D62F1B" w:rsidP="00D62F1B">
      <w:pPr>
        <w:ind w:left="567"/>
      </w:pPr>
      <w:r>
        <w:t xml:space="preserve">The console is fixed to the hall structure in front of the watermark </w:t>
      </w:r>
      <w:proofErr w:type="gramStart"/>
      <w:r>
        <w:t>at  boiler</w:t>
      </w:r>
      <w:proofErr w:type="gramEnd"/>
      <w:r>
        <w:t xml:space="preserve"> 2 and monitors the watermark level.</w:t>
      </w:r>
    </w:p>
    <w:p w14:paraId="48B8239A" w14:textId="77777777" w:rsidR="00D62F1B" w:rsidRDefault="00D62F1B" w:rsidP="00D62F1B">
      <w:pPr>
        <w:ind w:left="567" w:hanging="567"/>
      </w:pPr>
    </w:p>
    <w:p w14:paraId="5B3AB7F7" w14:textId="77777777" w:rsidR="00D62F1B" w:rsidRDefault="00D62F1B" w:rsidP="00D62F1B">
      <w:pPr>
        <w:ind w:left="567" w:hanging="567"/>
      </w:pPr>
      <w:r>
        <w:t>4.</w:t>
      </w:r>
      <w:r>
        <w:tab/>
        <w:t xml:space="preserve">Camera </w:t>
      </w:r>
      <w:proofErr w:type="spellStart"/>
      <w:r>
        <w:t>KA4N</w:t>
      </w:r>
      <w:proofErr w:type="spellEnd"/>
    </w:p>
    <w:p w14:paraId="76B06395" w14:textId="2A3ABECE" w:rsidR="00D62F1B" w:rsidRDefault="00D62F1B" w:rsidP="00D62F1B">
      <w:pPr>
        <w:ind w:left="567"/>
      </w:pPr>
      <w:r>
        <w:t xml:space="preserve">The console is fixed to the hall </w:t>
      </w:r>
      <w:proofErr w:type="gramStart"/>
      <w:r>
        <w:t>structure  in</w:t>
      </w:r>
      <w:proofErr w:type="gramEnd"/>
      <w:r>
        <w:t xml:space="preserve"> front of the watermark at boiler 3 and monitors the watermark level.</w:t>
      </w:r>
    </w:p>
    <w:p w14:paraId="67E937B3" w14:textId="77777777" w:rsidR="00D62F1B" w:rsidRDefault="00D62F1B" w:rsidP="00D62F1B">
      <w:pPr>
        <w:ind w:left="567" w:hanging="567"/>
      </w:pPr>
    </w:p>
    <w:p w14:paraId="790AAF82" w14:textId="77777777" w:rsidR="00D62F1B" w:rsidRDefault="00D62F1B" w:rsidP="00D62F1B">
      <w:pPr>
        <w:ind w:left="567" w:hanging="567"/>
      </w:pPr>
      <w:r>
        <w:t>5.</w:t>
      </w:r>
      <w:r>
        <w:tab/>
        <w:t xml:space="preserve">Camera </w:t>
      </w:r>
      <w:proofErr w:type="spellStart"/>
      <w:r>
        <w:t>KA5N</w:t>
      </w:r>
      <w:proofErr w:type="spellEnd"/>
    </w:p>
    <w:p w14:paraId="29FBF421" w14:textId="77777777" w:rsidR="00D62F1B" w:rsidRDefault="00D62F1B" w:rsidP="00D62F1B">
      <w:pPr>
        <w:ind w:left="567"/>
      </w:pPr>
      <w:r>
        <w:t xml:space="preserve">The console is fixed on the side wall of </w:t>
      </w:r>
      <w:proofErr w:type="gramStart"/>
      <w:r>
        <w:t>the  switch</w:t>
      </w:r>
      <w:proofErr w:type="gramEnd"/>
      <w:r>
        <w:t xml:space="preserve"> room substation in SO 103 at a height of approx. 9 m - opposite the end of the boiler 2 slag conveyer. The camera monitors the end of the slag conveyor and the point where the slag falls from this hopper onto the unsorted slag dump.</w:t>
      </w:r>
    </w:p>
    <w:p w14:paraId="41D17107" w14:textId="77777777" w:rsidR="00D62F1B" w:rsidRDefault="00D62F1B" w:rsidP="00D62F1B">
      <w:pPr>
        <w:ind w:left="567" w:hanging="567"/>
      </w:pPr>
    </w:p>
    <w:p w14:paraId="1AE9E79F" w14:textId="77777777" w:rsidR="00D62F1B" w:rsidRDefault="00D62F1B" w:rsidP="00D62F1B">
      <w:pPr>
        <w:ind w:left="567" w:hanging="567"/>
      </w:pPr>
      <w:r>
        <w:t>6.</w:t>
      </w:r>
      <w:r>
        <w:tab/>
        <w:t xml:space="preserve">Camera </w:t>
      </w:r>
      <w:proofErr w:type="spellStart"/>
      <w:r>
        <w:t>KA6N</w:t>
      </w:r>
      <w:proofErr w:type="spellEnd"/>
    </w:p>
    <w:p w14:paraId="1A677C95" w14:textId="77777777" w:rsidR="00D62F1B" w:rsidRDefault="00D62F1B" w:rsidP="00D62F1B">
      <w:pPr>
        <w:ind w:left="567"/>
      </w:pPr>
      <w:r>
        <w:t xml:space="preserve">The console is fixed on the side wall of </w:t>
      </w:r>
      <w:proofErr w:type="gramStart"/>
      <w:r>
        <w:t>the  switch</w:t>
      </w:r>
      <w:proofErr w:type="gramEnd"/>
      <w:r>
        <w:t xml:space="preserve"> room substation in SO 103 at a height of approx. 9 m - opposite the end of the boiler 3 slag conveyer. The camera monitors the end of the slag conveyor and the point where the slag falls from this hopper onto the unsorted slag dump.</w:t>
      </w:r>
    </w:p>
    <w:p w14:paraId="0F230DFD" w14:textId="77777777" w:rsidR="00D62F1B" w:rsidRDefault="00D62F1B" w:rsidP="00D62F1B">
      <w:pPr>
        <w:ind w:left="567" w:hanging="567"/>
      </w:pPr>
    </w:p>
    <w:p w14:paraId="4EDC5CAE" w14:textId="77777777" w:rsidR="00D62F1B" w:rsidRDefault="00D62F1B" w:rsidP="00D62F1B">
      <w:pPr>
        <w:ind w:left="567" w:hanging="567"/>
      </w:pPr>
      <w:r>
        <w:t>7.</w:t>
      </w:r>
      <w:r>
        <w:tab/>
        <w:t xml:space="preserve">Camera </w:t>
      </w:r>
      <w:proofErr w:type="spellStart"/>
      <w:r>
        <w:t>KA7N</w:t>
      </w:r>
      <w:proofErr w:type="spellEnd"/>
      <w:r>
        <w:t xml:space="preserve"> </w:t>
      </w:r>
    </w:p>
    <w:p w14:paraId="76DC5AC5" w14:textId="77777777" w:rsidR="00D62F1B" w:rsidRDefault="00D62F1B" w:rsidP="00D62F1B">
      <w:pPr>
        <w:ind w:left="567"/>
      </w:pPr>
      <w:r>
        <w:t>The console is fixed on the side wall of SO 101 under the crane track over boiler 2 hopper The camera will monitor the hopper room and its immediate surroundings.</w:t>
      </w:r>
    </w:p>
    <w:p w14:paraId="7E93366B" w14:textId="77777777" w:rsidR="00D62F1B" w:rsidRDefault="00D62F1B" w:rsidP="00D62F1B">
      <w:pPr>
        <w:ind w:left="567" w:hanging="567"/>
      </w:pPr>
    </w:p>
    <w:p w14:paraId="709B94A3" w14:textId="77777777" w:rsidR="00D62F1B" w:rsidRDefault="00D62F1B" w:rsidP="00D62F1B">
      <w:pPr>
        <w:ind w:left="567" w:hanging="567"/>
      </w:pPr>
      <w:r>
        <w:t>8.</w:t>
      </w:r>
      <w:r>
        <w:tab/>
        <w:t xml:space="preserve">Camera </w:t>
      </w:r>
      <w:proofErr w:type="spellStart"/>
      <w:r>
        <w:t>KA8N</w:t>
      </w:r>
      <w:proofErr w:type="spellEnd"/>
      <w:r>
        <w:t xml:space="preserve">  </w:t>
      </w:r>
    </w:p>
    <w:p w14:paraId="1BA23577" w14:textId="77777777" w:rsidR="00D62F1B" w:rsidRDefault="00D62F1B" w:rsidP="00D62F1B">
      <w:pPr>
        <w:ind w:left="567"/>
      </w:pPr>
      <w:r>
        <w:t>The console is fixed on the side wall of SO 101 under the crane track over boiler 3 hopper The camera monitors the space of the hopper itself and its immediate surroundings.</w:t>
      </w:r>
    </w:p>
    <w:p w14:paraId="38E9E0A3" w14:textId="77777777" w:rsidR="00D62F1B" w:rsidRDefault="00D62F1B" w:rsidP="00D62F1B">
      <w:pPr>
        <w:ind w:left="567" w:hanging="567"/>
      </w:pPr>
    </w:p>
    <w:p w14:paraId="7F5B8ED9" w14:textId="77777777" w:rsidR="00D62F1B" w:rsidRDefault="00D62F1B" w:rsidP="00D62F1B">
      <w:pPr>
        <w:ind w:left="567" w:hanging="567"/>
      </w:pPr>
      <w:r>
        <w:t>9.</w:t>
      </w:r>
      <w:r>
        <w:tab/>
        <w:t xml:space="preserve">Camera </w:t>
      </w:r>
      <w:proofErr w:type="spellStart"/>
      <w:r>
        <w:t>KA9N</w:t>
      </w:r>
      <w:proofErr w:type="spellEnd"/>
      <w:r>
        <w:t xml:space="preserve">  </w:t>
      </w:r>
    </w:p>
    <w:p w14:paraId="76841F87" w14:textId="77777777" w:rsidR="00D62F1B" w:rsidRDefault="00D62F1B" w:rsidP="00D62F1B">
      <w:pPr>
        <w:ind w:left="567"/>
      </w:pPr>
      <w:r>
        <w:t xml:space="preserve">The console is fixed on the side wall of the </w:t>
      </w:r>
      <w:proofErr w:type="spellStart"/>
      <w:r>
        <w:t>J1</w:t>
      </w:r>
      <w:proofErr w:type="spellEnd"/>
      <w:r>
        <w:t xml:space="preserve"> crane cabin in </w:t>
      </w:r>
      <w:proofErr w:type="spellStart"/>
      <w:r>
        <w:t>SO101</w:t>
      </w:r>
      <w:proofErr w:type="spellEnd"/>
      <w:r>
        <w:t>. The camera will monitor the area of the waste bunker.</w:t>
      </w:r>
    </w:p>
    <w:p w14:paraId="45BA7242" w14:textId="77777777" w:rsidR="00D62F1B" w:rsidRDefault="00D62F1B" w:rsidP="00D62F1B">
      <w:pPr>
        <w:ind w:left="567" w:hanging="567"/>
      </w:pPr>
    </w:p>
    <w:p w14:paraId="1CBE1D54" w14:textId="77777777" w:rsidR="00D62F1B" w:rsidRDefault="00D62F1B" w:rsidP="00D62F1B">
      <w:pPr>
        <w:ind w:left="567" w:hanging="567"/>
      </w:pPr>
      <w:r>
        <w:t>10.</w:t>
      </w:r>
      <w:r>
        <w:tab/>
        <w:t xml:space="preserve">Camera </w:t>
      </w:r>
      <w:proofErr w:type="spellStart"/>
      <w:r>
        <w:t>KA10N</w:t>
      </w:r>
      <w:proofErr w:type="spellEnd"/>
      <w:r>
        <w:t xml:space="preserve">  </w:t>
      </w:r>
    </w:p>
    <w:p w14:paraId="4477E0B4" w14:textId="77777777" w:rsidR="00D62F1B" w:rsidRDefault="00D62F1B" w:rsidP="00D62F1B">
      <w:pPr>
        <w:ind w:left="567"/>
      </w:pPr>
      <w:r>
        <w:lastRenderedPageBreak/>
        <w:t xml:space="preserve">The console is fixed on the side wall of the </w:t>
      </w:r>
      <w:proofErr w:type="spellStart"/>
      <w:r>
        <w:t>J2</w:t>
      </w:r>
      <w:proofErr w:type="spellEnd"/>
      <w:r>
        <w:t xml:space="preserve"> crane cabin in </w:t>
      </w:r>
      <w:proofErr w:type="spellStart"/>
      <w:r>
        <w:t>SO101</w:t>
      </w:r>
      <w:proofErr w:type="spellEnd"/>
      <w:r>
        <w:t xml:space="preserve">. The camera monitors </w:t>
      </w:r>
      <w:proofErr w:type="gramStart"/>
      <w:r>
        <w:t>the  waste</w:t>
      </w:r>
      <w:proofErr w:type="gramEnd"/>
      <w:r>
        <w:t xml:space="preserve"> bunker area - the area where material is fed to the waste bunker.</w:t>
      </w:r>
    </w:p>
    <w:p w14:paraId="45F43447" w14:textId="77777777" w:rsidR="00D62F1B" w:rsidRDefault="00D62F1B" w:rsidP="00D62F1B">
      <w:pPr>
        <w:ind w:left="567" w:hanging="567"/>
      </w:pPr>
    </w:p>
    <w:p w14:paraId="44866E4B" w14:textId="77777777" w:rsidR="00D62F1B" w:rsidRDefault="00D62F1B" w:rsidP="00D62F1B">
      <w:pPr>
        <w:ind w:left="567" w:hanging="567"/>
      </w:pPr>
      <w:r>
        <w:t>11.</w:t>
      </w:r>
      <w:r>
        <w:tab/>
        <w:t xml:space="preserve">Camera </w:t>
      </w:r>
      <w:proofErr w:type="spellStart"/>
      <w:r>
        <w:t>KA11N</w:t>
      </w:r>
      <w:proofErr w:type="spellEnd"/>
    </w:p>
    <w:p w14:paraId="74421FAA" w14:textId="77777777" w:rsidR="00D62F1B" w:rsidRDefault="00D62F1B" w:rsidP="00D62F1B">
      <w:pPr>
        <w:ind w:left="567"/>
      </w:pPr>
      <w:r>
        <w:t xml:space="preserve">The console is mounted on the wall in the waste shredder hall in SO 401. The camera monitors the area of the waste </w:t>
      </w:r>
      <w:proofErr w:type="gramStart"/>
      <w:r>
        <w:t>shredder  hall</w:t>
      </w:r>
      <w:proofErr w:type="gramEnd"/>
      <w:r>
        <w:t xml:space="preserve"> - the area where material is fed to the waste bunker. </w:t>
      </w:r>
    </w:p>
    <w:p w14:paraId="27C5B698" w14:textId="77777777" w:rsidR="00D62F1B" w:rsidRDefault="00D62F1B" w:rsidP="00D62F1B">
      <w:pPr>
        <w:ind w:left="567" w:hanging="567"/>
      </w:pPr>
    </w:p>
    <w:p w14:paraId="66FAA62E" w14:textId="77777777" w:rsidR="00D62F1B" w:rsidRDefault="00D62F1B" w:rsidP="00D62F1B">
      <w:pPr>
        <w:ind w:left="567" w:hanging="567"/>
      </w:pPr>
      <w:r>
        <w:t>12.</w:t>
      </w:r>
      <w:r>
        <w:tab/>
        <w:t xml:space="preserve">Camera </w:t>
      </w:r>
      <w:proofErr w:type="spellStart"/>
      <w:r>
        <w:t>KA12N</w:t>
      </w:r>
      <w:proofErr w:type="spellEnd"/>
    </w:p>
    <w:p w14:paraId="38C61F0F" w14:textId="77777777" w:rsidR="00D62F1B" w:rsidRDefault="00D62F1B" w:rsidP="00D62F1B">
      <w:pPr>
        <w:ind w:left="567"/>
      </w:pPr>
      <w:r>
        <w:t>The console is fixed to the wall in the turbine hall in SO 401. The camera monitors the area of the turbine hall.</w:t>
      </w:r>
    </w:p>
    <w:p w14:paraId="23A24EF4" w14:textId="77777777" w:rsidR="00D62F1B" w:rsidRDefault="00D62F1B" w:rsidP="00D62F1B">
      <w:pPr>
        <w:ind w:left="567" w:hanging="567"/>
      </w:pPr>
    </w:p>
    <w:p w14:paraId="24BBAB94" w14:textId="77777777" w:rsidR="00D62F1B" w:rsidRDefault="00D62F1B" w:rsidP="00D62F1B">
      <w:pPr>
        <w:ind w:left="567" w:hanging="567"/>
      </w:pPr>
      <w:r>
        <w:t>13.</w:t>
      </w:r>
      <w:r>
        <w:tab/>
        <w:t xml:space="preserve">Camera </w:t>
      </w:r>
      <w:proofErr w:type="spellStart"/>
      <w:r>
        <w:t>KA13N</w:t>
      </w:r>
      <w:proofErr w:type="spellEnd"/>
    </w:p>
    <w:p w14:paraId="4EB20470" w14:textId="77777777" w:rsidR="00D62F1B" w:rsidRDefault="00D62F1B" w:rsidP="00D62F1B">
      <w:pPr>
        <w:ind w:left="567"/>
      </w:pPr>
      <w:r>
        <w:t xml:space="preserve">The console is mounted on the wall in the final waste sorting hall in </w:t>
      </w:r>
      <w:proofErr w:type="spellStart"/>
      <w:r>
        <w:t>SO401</w:t>
      </w:r>
      <w:proofErr w:type="spellEnd"/>
      <w:r>
        <w:t>. The camera monitors the final sorting line area.</w:t>
      </w:r>
    </w:p>
    <w:p w14:paraId="1E6114F5" w14:textId="77777777" w:rsidR="00D62F1B" w:rsidRDefault="00D62F1B" w:rsidP="00D62F1B">
      <w:pPr>
        <w:ind w:left="567" w:hanging="567"/>
      </w:pPr>
    </w:p>
    <w:p w14:paraId="0D6DAD6F" w14:textId="77777777" w:rsidR="00D62F1B" w:rsidRDefault="00D62F1B" w:rsidP="00D62F1B">
      <w:pPr>
        <w:ind w:left="567" w:hanging="567"/>
      </w:pPr>
      <w:r>
        <w:t>14.</w:t>
      </w:r>
      <w:r>
        <w:tab/>
        <w:t xml:space="preserve">Camera </w:t>
      </w:r>
      <w:proofErr w:type="spellStart"/>
      <w:r>
        <w:t>KA20</w:t>
      </w:r>
      <w:proofErr w:type="spellEnd"/>
      <w:r>
        <w:t xml:space="preserve">  </w:t>
      </w:r>
    </w:p>
    <w:p w14:paraId="43A3382B" w14:textId="77777777" w:rsidR="00D62F1B" w:rsidRDefault="00D62F1B" w:rsidP="00D62F1B">
      <w:pPr>
        <w:ind w:left="567"/>
      </w:pPr>
      <w:r>
        <w:t xml:space="preserve">The console is fixed to the structure of the connecting bridge between </w:t>
      </w:r>
      <w:proofErr w:type="spellStart"/>
      <w:r>
        <w:t>SO106</w:t>
      </w:r>
      <w:proofErr w:type="spellEnd"/>
      <w:r>
        <w:t xml:space="preserve"> and the office building and sanitary facilities. The camera monitors the bunker gate area. </w:t>
      </w:r>
    </w:p>
    <w:p w14:paraId="67AE8FFA" w14:textId="77777777" w:rsidR="00D62F1B" w:rsidRDefault="00D62F1B" w:rsidP="00D62F1B">
      <w:pPr>
        <w:ind w:left="567" w:hanging="567"/>
      </w:pPr>
    </w:p>
    <w:p w14:paraId="2ED6592A" w14:textId="77777777" w:rsidR="00D62F1B" w:rsidRDefault="00D62F1B" w:rsidP="00D62F1B">
      <w:pPr>
        <w:ind w:left="567"/>
      </w:pPr>
      <w:r>
        <w:t>(CCTV Tipa or HKVision, no recording):</w:t>
      </w:r>
    </w:p>
    <w:p w14:paraId="702776F2" w14:textId="77777777" w:rsidR="00D62F1B" w:rsidRDefault="00D62F1B" w:rsidP="00D62F1B">
      <w:pPr>
        <w:ind w:left="567" w:hanging="567"/>
      </w:pPr>
    </w:p>
    <w:p w14:paraId="350B2830" w14:textId="77777777" w:rsidR="00D62F1B" w:rsidRDefault="00D62F1B" w:rsidP="00D62F1B">
      <w:pPr>
        <w:ind w:left="567" w:hanging="567"/>
      </w:pPr>
      <w:r>
        <w:t>15.</w:t>
      </w:r>
      <w:r>
        <w:tab/>
        <w:t xml:space="preserve">Camera </w:t>
      </w:r>
      <w:proofErr w:type="spellStart"/>
      <w:r>
        <w:t>K7.1</w:t>
      </w:r>
      <w:proofErr w:type="spellEnd"/>
      <w:r>
        <w:t xml:space="preserve"> In the boiler hall building, in the view direction of extractor K3 feeding and level</w:t>
      </w:r>
    </w:p>
    <w:p w14:paraId="08118019" w14:textId="77777777" w:rsidR="00D62F1B" w:rsidRDefault="00D62F1B" w:rsidP="00D62F1B">
      <w:pPr>
        <w:ind w:left="567" w:hanging="567"/>
      </w:pPr>
    </w:p>
    <w:p w14:paraId="226BFD93" w14:textId="77777777" w:rsidR="00D62F1B" w:rsidRDefault="00D62F1B" w:rsidP="00D62F1B">
      <w:pPr>
        <w:ind w:left="567" w:hanging="567"/>
      </w:pPr>
      <w:r>
        <w:t>16.</w:t>
      </w:r>
      <w:r>
        <w:tab/>
        <w:t xml:space="preserve">Camera </w:t>
      </w:r>
      <w:proofErr w:type="spellStart"/>
      <w:r>
        <w:t>K7.2</w:t>
      </w:r>
      <w:proofErr w:type="spellEnd"/>
      <w:r>
        <w:t xml:space="preserve"> In the boiler hall building, in the view direction of extractor K</w:t>
      </w:r>
      <w:proofErr w:type="gramStart"/>
      <w:r>
        <w:t>3  to</w:t>
      </w:r>
      <w:proofErr w:type="gramEnd"/>
      <w:r>
        <w:t xml:space="preserve"> the slag room (thermal camera  2021)</w:t>
      </w:r>
    </w:p>
    <w:p w14:paraId="23EBB69D" w14:textId="77777777" w:rsidR="00D62F1B" w:rsidRDefault="00D62F1B" w:rsidP="00D62F1B">
      <w:pPr>
        <w:ind w:left="567" w:hanging="567"/>
      </w:pPr>
    </w:p>
    <w:p w14:paraId="24C96015" w14:textId="77777777" w:rsidR="00D62F1B" w:rsidRDefault="00D62F1B" w:rsidP="00D62F1B">
      <w:pPr>
        <w:ind w:left="567" w:hanging="567"/>
      </w:pPr>
      <w:r>
        <w:t>17.</w:t>
      </w:r>
      <w:r>
        <w:tab/>
        <w:t xml:space="preserve">Camera </w:t>
      </w:r>
      <w:proofErr w:type="spellStart"/>
      <w:r>
        <w:t>K7.3</w:t>
      </w:r>
      <w:proofErr w:type="spellEnd"/>
      <w:r>
        <w:t xml:space="preserve"> In the boiler hall building, in the view direction of extractor K2 feeding and level</w:t>
      </w:r>
    </w:p>
    <w:p w14:paraId="5C77BE33" w14:textId="77777777" w:rsidR="00D62F1B" w:rsidRDefault="00D62F1B" w:rsidP="00D62F1B">
      <w:pPr>
        <w:ind w:left="567" w:hanging="567"/>
      </w:pPr>
    </w:p>
    <w:p w14:paraId="78C889AF" w14:textId="77777777" w:rsidR="00D62F1B" w:rsidRDefault="00D62F1B" w:rsidP="00D62F1B">
      <w:pPr>
        <w:ind w:left="567" w:hanging="567"/>
      </w:pPr>
      <w:r>
        <w:t>18.</w:t>
      </w:r>
      <w:r>
        <w:tab/>
        <w:t xml:space="preserve">Camera </w:t>
      </w:r>
      <w:proofErr w:type="spellStart"/>
      <w:r>
        <w:t>K7.4</w:t>
      </w:r>
      <w:proofErr w:type="spellEnd"/>
      <w:r>
        <w:t xml:space="preserve"> In the boiler hall building, in the view direction of extractor K</w:t>
      </w:r>
      <w:proofErr w:type="gramStart"/>
      <w:r>
        <w:t>3  to</w:t>
      </w:r>
      <w:proofErr w:type="gramEnd"/>
      <w:r>
        <w:t xml:space="preserve"> the slag room (thermal camera  2021)</w:t>
      </w:r>
    </w:p>
    <w:p w14:paraId="4056F2A3" w14:textId="77777777" w:rsidR="00D62F1B" w:rsidRDefault="00D62F1B" w:rsidP="00D62F1B">
      <w:pPr>
        <w:ind w:left="567" w:hanging="567"/>
      </w:pPr>
    </w:p>
    <w:p w14:paraId="62A73EFD" w14:textId="77777777" w:rsidR="00D62F1B" w:rsidRDefault="00D62F1B" w:rsidP="00D62F1B">
      <w:pPr>
        <w:ind w:left="567" w:hanging="567"/>
      </w:pPr>
      <w:r>
        <w:t>19.</w:t>
      </w:r>
      <w:r>
        <w:tab/>
        <w:t xml:space="preserve">Camera </w:t>
      </w:r>
      <w:proofErr w:type="spellStart"/>
      <w:r>
        <w:t>K5.3</w:t>
      </w:r>
      <w:proofErr w:type="spellEnd"/>
      <w:r>
        <w:t xml:space="preserve"> In the lime preparation building, view of the lime pumps</w:t>
      </w:r>
    </w:p>
    <w:p w14:paraId="45285FB4" w14:textId="77777777" w:rsidR="00D62F1B" w:rsidRDefault="00D62F1B" w:rsidP="00D62F1B">
      <w:pPr>
        <w:ind w:left="567" w:hanging="567"/>
      </w:pPr>
    </w:p>
    <w:p w14:paraId="38EC5688" w14:textId="77777777" w:rsidR="00D62F1B" w:rsidRDefault="00D62F1B" w:rsidP="00D62F1B">
      <w:pPr>
        <w:ind w:firstLine="567"/>
      </w:pPr>
      <w:r>
        <w:t>Slag room cameras (CCTV-Hajtr, no recording):</w:t>
      </w:r>
    </w:p>
    <w:p w14:paraId="5DC06696" w14:textId="77777777" w:rsidR="00D62F1B" w:rsidRDefault="00D62F1B" w:rsidP="00D62F1B"/>
    <w:p w14:paraId="392C77C3" w14:textId="77777777" w:rsidR="00D62F1B" w:rsidRDefault="00D62F1B" w:rsidP="00D62F1B">
      <w:pPr>
        <w:ind w:left="567" w:hanging="567"/>
      </w:pPr>
      <w:r>
        <w:t xml:space="preserve">20. </w:t>
      </w:r>
      <w:proofErr w:type="spellStart"/>
      <w:r>
        <w:t>skvara_1</w:t>
      </w:r>
      <w:proofErr w:type="spellEnd"/>
      <w:r>
        <w:t xml:space="preserve"> is fixed above the entrance door in the slag room area and monitors the crane handling zone during slag loading.</w:t>
      </w:r>
      <w:r>
        <w:tab/>
      </w:r>
    </w:p>
    <w:p w14:paraId="79FB438F" w14:textId="77777777" w:rsidR="00D62F1B" w:rsidRDefault="00D62F1B" w:rsidP="00D62F1B">
      <w:pPr>
        <w:ind w:left="567" w:hanging="567"/>
      </w:pPr>
    </w:p>
    <w:p w14:paraId="375BCF58" w14:textId="77777777" w:rsidR="00D62F1B" w:rsidRDefault="00D62F1B" w:rsidP="00D62F1B">
      <w:pPr>
        <w:ind w:left="567" w:hanging="567"/>
      </w:pPr>
      <w:r>
        <w:t xml:space="preserve">21. </w:t>
      </w:r>
      <w:proofErr w:type="spellStart"/>
      <w:r>
        <w:t>skvara_2</w:t>
      </w:r>
      <w:proofErr w:type="spellEnd"/>
      <w:r>
        <w:t xml:space="preserve"> is fixed above the door to the boiler K area 1 in the slag room area and monitors the crane handling zone when loading slag and conveyors.</w:t>
      </w:r>
    </w:p>
    <w:p w14:paraId="582E2953" w14:textId="77777777" w:rsidR="00D62F1B" w:rsidRDefault="00D62F1B" w:rsidP="00D62F1B">
      <w:pPr>
        <w:ind w:left="567" w:hanging="567"/>
      </w:pPr>
    </w:p>
    <w:p w14:paraId="7DF4447E" w14:textId="77777777" w:rsidR="00D62F1B" w:rsidRDefault="00D62F1B" w:rsidP="00D62F1B">
      <w:pPr>
        <w:ind w:left="567"/>
      </w:pPr>
      <w:r>
        <w:t>Slag room crusher (CCTV-Hajtr, no recording):</w:t>
      </w:r>
    </w:p>
    <w:p w14:paraId="1EF492D5" w14:textId="77777777" w:rsidR="00D62F1B" w:rsidRDefault="00D62F1B" w:rsidP="00D62F1B">
      <w:pPr>
        <w:ind w:left="567" w:hanging="567"/>
      </w:pPr>
    </w:p>
    <w:p w14:paraId="27B1AF00" w14:textId="3700AC7A" w:rsidR="00D62F1B" w:rsidRDefault="00D62F1B" w:rsidP="00D62F1B">
      <w:pPr>
        <w:ind w:left="567" w:hanging="567"/>
      </w:pPr>
      <w:r>
        <w:t xml:space="preserve">22. </w:t>
      </w:r>
      <w:r>
        <w:tab/>
      </w:r>
      <w:proofErr w:type="spellStart"/>
      <w:r>
        <w:t>drtic_1</w:t>
      </w:r>
      <w:proofErr w:type="spellEnd"/>
      <w:r>
        <w:t xml:space="preserve"> is fixed above the conveyor and monitors the conveyor belt. </w:t>
      </w:r>
    </w:p>
    <w:p w14:paraId="669360A0" w14:textId="77777777" w:rsidR="00D62F1B" w:rsidRDefault="00D62F1B" w:rsidP="00D62F1B">
      <w:pPr>
        <w:ind w:left="567" w:hanging="567"/>
      </w:pPr>
    </w:p>
    <w:p w14:paraId="3EEEBADC" w14:textId="04F6A022" w:rsidR="00D62F1B" w:rsidRDefault="00D62F1B" w:rsidP="00D62F1B">
      <w:pPr>
        <w:ind w:left="567" w:hanging="567"/>
      </w:pPr>
      <w:r>
        <w:t xml:space="preserve">23. </w:t>
      </w:r>
      <w:r>
        <w:tab/>
      </w:r>
      <w:proofErr w:type="spellStart"/>
      <w:r>
        <w:t>drtic_2</w:t>
      </w:r>
      <w:proofErr w:type="spellEnd"/>
      <w:r>
        <w:t xml:space="preserve"> is located above the crusher hopper and monitors the hopper</w:t>
      </w:r>
    </w:p>
    <w:p w14:paraId="67835081" w14:textId="77777777" w:rsidR="00D62F1B" w:rsidRDefault="00D62F1B" w:rsidP="00D62F1B">
      <w:pPr>
        <w:ind w:left="567" w:hanging="567"/>
      </w:pPr>
    </w:p>
    <w:p w14:paraId="25718A15" w14:textId="26A4397A" w:rsidR="00D62F1B" w:rsidRDefault="00D62F1B" w:rsidP="00D62F1B">
      <w:pPr>
        <w:ind w:left="567" w:hanging="567"/>
      </w:pPr>
      <w:r>
        <w:lastRenderedPageBreak/>
        <w:t>24.</w:t>
      </w:r>
      <w:r>
        <w:tab/>
      </w:r>
      <w:proofErr w:type="spellStart"/>
      <w:r>
        <w:t>volná-plocha</w:t>
      </w:r>
      <w:proofErr w:type="spellEnd"/>
      <w:r>
        <w:t xml:space="preserve"> roof </w:t>
      </w:r>
      <w:proofErr w:type="spellStart"/>
      <w:r>
        <w:t>SO401</w:t>
      </w:r>
      <w:proofErr w:type="spellEnd"/>
      <w:r>
        <w:t xml:space="preserve"> monitors the open area (part of the temperature monitoring system - open area) syst. </w:t>
      </w:r>
      <w:proofErr w:type="spellStart"/>
      <w:r>
        <w:t>HIKVision</w:t>
      </w:r>
      <w:proofErr w:type="spellEnd"/>
      <w:r>
        <w:t xml:space="preserve">  </w:t>
      </w:r>
    </w:p>
    <w:p w14:paraId="0FCB024D" w14:textId="77777777" w:rsidR="00D62F1B" w:rsidRDefault="00D62F1B" w:rsidP="00D62F1B">
      <w:pPr>
        <w:ind w:left="567" w:hanging="567"/>
      </w:pPr>
    </w:p>
    <w:p w14:paraId="7A240010" w14:textId="77777777" w:rsidR="00D62F1B" w:rsidRDefault="00D62F1B" w:rsidP="00D62F1B">
      <w:pPr>
        <w:ind w:left="567" w:hanging="567"/>
      </w:pPr>
      <w:r>
        <w:t xml:space="preserve">25. thermal camera - hopper K2 </w:t>
      </w:r>
      <w:proofErr w:type="gramStart"/>
      <w:r>
        <w:t xml:space="preserve">-  </w:t>
      </w:r>
      <w:proofErr w:type="spellStart"/>
      <w:r>
        <w:t>HIKVision</w:t>
      </w:r>
      <w:proofErr w:type="spellEnd"/>
      <w:proofErr w:type="gramEnd"/>
      <w:r>
        <w:t xml:space="preserve">  </w:t>
      </w:r>
    </w:p>
    <w:p w14:paraId="52235993" w14:textId="77777777" w:rsidR="00D62F1B" w:rsidRDefault="00D62F1B" w:rsidP="00D62F1B">
      <w:pPr>
        <w:ind w:left="567" w:hanging="567"/>
      </w:pPr>
    </w:p>
    <w:p w14:paraId="31304EAB" w14:textId="77777777" w:rsidR="00D62F1B" w:rsidRDefault="00D62F1B" w:rsidP="00D62F1B">
      <w:pPr>
        <w:ind w:left="567" w:hanging="567"/>
      </w:pPr>
      <w:r>
        <w:t xml:space="preserve">26. thermal camera - hopper K3 - </w:t>
      </w:r>
      <w:proofErr w:type="spellStart"/>
      <w:r>
        <w:t>HIKVision</w:t>
      </w:r>
      <w:proofErr w:type="spellEnd"/>
      <w:r>
        <w:t xml:space="preserve">  </w:t>
      </w:r>
    </w:p>
    <w:p w14:paraId="2546D009" w14:textId="77777777" w:rsidR="00D62F1B" w:rsidRDefault="00D62F1B" w:rsidP="00D62F1B">
      <w:pPr>
        <w:ind w:left="567" w:hanging="567"/>
      </w:pPr>
    </w:p>
    <w:p w14:paraId="28A7C1E9" w14:textId="77777777" w:rsidR="00D62F1B" w:rsidRDefault="00D62F1B" w:rsidP="00D62F1B">
      <w:pPr>
        <w:ind w:left="567" w:hanging="567"/>
      </w:pPr>
      <w:r>
        <w:t>27. thermal camera</w:t>
      </w:r>
      <w:proofErr w:type="gramStart"/>
      <w:r>
        <w:t>-  view</w:t>
      </w:r>
      <w:proofErr w:type="gramEnd"/>
      <w:r>
        <w:t xml:space="preserve"> of waste storage, direction towards </w:t>
      </w:r>
      <w:proofErr w:type="spellStart"/>
      <w:r>
        <w:t>J1</w:t>
      </w:r>
      <w:proofErr w:type="spellEnd"/>
      <w:r>
        <w:t xml:space="preserve">-  </w:t>
      </w:r>
      <w:proofErr w:type="spellStart"/>
      <w:r>
        <w:t>HIKVision</w:t>
      </w:r>
      <w:proofErr w:type="spellEnd"/>
      <w:r>
        <w:t xml:space="preserve">  </w:t>
      </w:r>
    </w:p>
    <w:p w14:paraId="46C6DCEA" w14:textId="77777777" w:rsidR="00D62F1B" w:rsidRDefault="00D62F1B" w:rsidP="00D62F1B">
      <w:pPr>
        <w:ind w:left="567" w:hanging="567"/>
      </w:pPr>
    </w:p>
    <w:p w14:paraId="5615CB9B" w14:textId="77777777" w:rsidR="00D62F1B" w:rsidRDefault="00D62F1B" w:rsidP="00D62F1B">
      <w:pPr>
        <w:ind w:left="567" w:hanging="567"/>
      </w:pPr>
      <w:r>
        <w:t xml:space="preserve">28. thermal camera, view of waste storage, direction towards </w:t>
      </w:r>
      <w:proofErr w:type="spellStart"/>
      <w:r>
        <w:t>J2</w:t>
      </w:r>
      <w:proofErr w:type="spellEnd"/>
      <w:r>
        <w:t xml:space="preserve"> </w:t>
      </w:r>
      <w:proofErr w:type="gramStart"/>
      <w:r>
        <w:t xml:space="preserve">-  </w:t>
      </w:r>
      <w:proofErr w:type="spellStart"/>
      <w:r>
        <w:t>HIKVision</w:t>
      </w:r>
      <w:proofErr w:type="spellEnd"/>
      <w:proofErr w:type="gramEnd"/>
      <w:r>
        <w:t xml:space="preserve">  </w:t>
      </w:r>
    </w:p>
    <w:p w14:paraId="1D30E7E8" w14:textId="77777777" w:rsidR="00D62F1B" w:rsidRDefault="00D62F1B" w:rsidP="00D62F1B">
      <w:pPr>
        <w:ind w:left="567" w:hanging="567"/>
      </w:pPr>
    </w:p>
    <w:p w14:paraId="783D66A6" w14:textId="77777777" w:rsidR="00D62F1B" w:rsidRDefault="00D62F1B" w:rsidP="00D62F1B">
      <w:pPr>
        <w:ind w:left="567" w:hanging="567"/>
      </w:pPr>
      <w:r>
        <w:t xml:space="preserve">29. thermal camera, view of waste storage hopper, </w:t>
      </w:r>
      <w:proofErr w:type="gramStart"/>
      <w:r>
        <w:t xml:space="preserve">crusher  </w:t>
      </w:r>
      <w:proofErr w:type="spellStart"/>
      <w:r>
        <w:t>HIKVision</w:t>
      </w:r>
      <w:proofErr w:type="spellEnd"/>
      <w:proofErr w:type="gramEnd"/>
      <w:r>
        <w:t xml:space="preserve">  </w:t>
      </w:r>
    </w:p>
    <w:p w14:paraId="6697F76C" w14:textId="77777777" w:rsidR="00D62F1B" w:rsidRDefault="00D62F1B" w:rsidP="00D62F1B">
      <w:pPr>
        <w:ind w:left="567" w:hanging="567"/>
      </w:pPr>
    </w:p>
    <w:p w14:paraId="6EFBD3A8" w14:textId="0B478905" w:rsidR="00D62F1B" w:rsidRDefault="00D62F1B" w:rsidP="00D62F1B">
      <w:pPr>
        <w:ind w:left="567" w:hanging="567"/>
      </w:pPr>
      <w:r>
        <w:t xml:space="preserve">30. grab storage zone at </w:t>
      </w:r>
      <w:proofErr w:type="spellStart"/>
      <w:r>
        <w:t>J1</w:t>
      </w:r>
      <w:proofErr w:type="spellEnd"/>
      <w:r>
        <w:t xml:space="preserve"> - </w:t>
      </w:r>
      <w:proofErr w:type="spellStart"/>
      <w:r>
        <w:t>HIKVision</w:t>
      </w:r>
      <w:proofErr w:type="spellEnd"/>
      <w:r>
        <w:t xml:space="preserve">  </w:t>
      </w:r>
    </w:p>
    <w:p w14:paraId="4DF3C3AD" w14:textId="77777777" w:rsidR="00D62F1B" w:rsidRDefault="00D62F1B" w:rsidP="00D62F1B">
      <w:pPr>
        <w:ind w:left="567" w:hanging="567"/>
      </w:pPr>
    </w:p>
    <w:p w14:paraId="1BA69034" w14:textId="1BAB611B" w:rsidR="00D62F1B" w:rsidRDefault="00D62F1B" w:rsidP="00D62F1B">
      <w:pPr>
        <w:ind w:left="567" w:hanging="567"/>
      </w:pPr>
      <w:r>
        <w:t xml:space="preserve">31. grab storage zone at </w:t>
      </w:r>
      <w:proofErr w:type="spellStart"/>
      <w:r>
        <w:t>J2</w:t>
      </w:r>
      <w:proofErr w:type="spellEnd"/>
      <w:r>
        <w:t xml:space="preserve"> - </w:t>
      </w:r>
      <w:proofErr w:type="spellStart"/>
      <w:r>
        <w:t>HIKVision</w:t>
      </w:r>
      <w:proofErr w:type="spellEnd"/>
      <w:r>
        <w:t xml:space="preserve">  </w:t>
      </w:r>
    </w:p>
    <w:p w14:paraId="5FF6D1E3" w14:textId="77777777" w:rsidR="00D62F1B" w:rsidRDefault="00D62F1B" w:rsidP="00D62F1B">
      <w:pPr>
        <w:ind w:left="567" w:hanging="567"/>
      </w:pPr>
    </w:p>
    <w:p w14:paraId="1ADED7BF" w14:textId="77777777" w:rsidR="00D62F1B" w:rsidRDefault="00D62F1B" w:rsidP="00D62F1B">
      <w:pPr>
        <w:ind w:left="567" w:hanging="567"/>
      </w:pPr>
    </w:p>
    <w:p w14:paraId="72076B89" w14:textId="77777777" w:rsidR="00D62F1B" w:rsidRDefault="00D62F1B" w:rsidP="00D62F1B">
      <w:pPr>
        <w:ind w:left="567" w:hanging="567"/>
      </w:pPr>
    </w:p>
    <w:p w14:paraId="1CB2107E" w14:textId="77777777" w:rsidR="0056041D" w:rsidRDefault="0056041D" w:rsidP="0056041D">
      <w:pPr>
        <w:rPr>
          <w:ins w:id="69" w:author="Pavel" w:date="2024-06-21T12:35:00Z" w16du:dateUtc="2024-06-21T10:35:00Z"/>
        </w:rPr>
      </w:pPr>
    </w:p>
    <w:p w14:paraId="762F69BE" w14:textId="77777777" w:rsidR="0056041D" w:rsidRDefault="0056041D" w:rsidP="0056041D"/>
    <w:p w14:paraId="3BB156DA" w14:textId="77777777" w:rsidR="0056041D" w:rsidRDefault="0056041D" w:rsidP="009362AE"/>
    <w:p w14:paraId="6FC61BD0" w14:textId="77777777" w:rsidR="00814113" w:rsidRDefault="00814113" w:rsidP="009362AE"/>
    <w:p w14:paraId="4E299B95" w14:textId="03508E83" w:rsidR="00814113" w:rsidRPr="00814113" w:rsidRDefault="00814113" w:rsidP="00814113">
      <w:pPr>
        <w:pStyle w:val="Nadpis1"/>
        <w:rPr>
          <w:lang w:val="en-US"/>
        </w:rPr>
      </w:pPr>
      <w:bookmarkStart w:id="70" w:name="_Toc170832597"/>
      <w:r w:rsidRPr="00814113">
        <w:rPr>
          <w:lang w:val="en-US"/>
        </w:rPr>
        <w:lastRenderedPageBreak/>
        <w:t>As-built documentation for Existing C</w:t>
      </w:r>
      <w:r>
        <w:rPr>
          <w:lang w:val="en-US"/>
        </w:rPr>
        <w:t>CTV system</w:t>
      </w:r>
      <w:bookmarkEnd w:id="70"/>
    </w:p>
    <w:sectPr w:rsidR="00814113" w:rsidRPr="00814113" w:rsidSect="003C3644">
      <w:headerReference w:type="even" r:id="rId20"/>
      <w:headerReference w:type="default" r:id="rId21"/>
      <w:footerReference w:type="default" r:id="rId22"/>
      <w:headerReference w:type="first" r:id="rId23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FE0D6" w14:textId="77777777" w:rsidR="00741AE8" w:rsidRDefault="00741AE8" w:rsidP="009E4B94">
      <w:pPr>
        <w:spacing w:line="240" w:lineRule="auto"/>
      </w:pPr>
      <w:r>
        <w:separator/>
      </w:r>
    </w:p>
  </w:endnote>
  <w:endnote w:type="continuationSeparator" w:id="0">
    <w:p w14:paraId="3B67EB87" w14:textId="77777777" w:rsidR="00741AE8" w:rsidRDefault="00741AE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75680277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37B9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E81EA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75680277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37B9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E81EA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1FBE978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81EA9">
                                  <w:t>C:\pwwork\energy_pw1\jsand\d1287891\SAKOBR2-4245-005-Part III-E4 Specifications for Employer’s existing CCTV System.docx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1FBE978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81EA9">
                            <w:t>C:\pwwork\energy_pw1\jsand\d1287891\SAKOBR2-4245-005-Part III-E4 Specifications for Employer’s existing CCTV System.docx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32C08A07" w:rsidR="00420155" w:rsidRPr="00320824" w:rsidRDefault="00E7147A">
    <w:pPr>
      <w:pStyle w:val="Zpat"/>
    </w:pPr>
    <w:bookmarkStart w:id="31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1"/>
    <w:r w:rsidR="00F77D5C">
      <w:rPr>
        <w:noProof/>
      </w:rPr>
      <w:drawing>
        <wp:anchor distT="0" distB="0" distL="114300" distR="114300" simplePos="0" relativeHeight="251685888" behindDoc="0" locked="0" layoutInCell="1" allowOverlap="1" wp14:anchorId="1F7BEC83" wp14:editId="01B5D8B7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60" w:name="OFF_LegalName"/>
                                <w:r>
                                  <w:t>Rambøll Danmark A/S</w:t>
                                </w:r>
                                <w:bookmarkEnd w:id="60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61" w:name="OFF_Cvr"/>
                                <w:r>
                                  <w:t>DK reg.no. 35128417</w:t>
                                </w:r>
                                <w:bookmarkEnd w:id="61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62" w:name="OFF_LegalName"/>
                          <w:r>
                            <w:t>Rambøll Danmark A/S</w:t>
                          </w:r>
                          <w:bookmarkEnd w:id="62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63" w:name="OFF_Cvr"/>
                          <w:r>
                            <w:t>DK reg.no. 35128417</w:t>
                          </w:r>
                          <w:bookmarkEnd w:id="63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412BAB7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81EA9">
                                  <w:t>C:\pwwork\energy_pw1\jsand\d1287891\SAKOBR2-4245-005-Part III-E4 Specifications for Employer’s existing CCTV System.docx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412BAB7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81EA9">
                            <w:t>C:\pwwork\energy_pw1\jsand\d1287891\SAKOBR2-4245-005-Part III-E4 Specifications for Employer’s existing CCTV System.docx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A37B92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39370C70" w:rsidR="00CB110F" w:rsidRPr="00A37B92" w:rsidRDefault="00FB24A5" w:rsidP="00CB110F">
          <w:pPr>
            <w:pStyle w:val="Template-DocId"/>
            <w:rPr>
              <w:vanish/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r w:rsidR="009A0999" w:rsidRPr="009A0999">
                <w:t>Procurement documentation – Part III – Employer’s Requirements</w:t>
              </w:r>
            </w:sdtContent>
          </w:sdt>
        </w:p>
      </w:tc>
    </w:tr>
  </w:tbl>
  <w:p w14:paraId="1C668130" w14:textId="77777777" w:rsidR="00025683" w:rsidRPr="00A37B92" w:rsidRDefault="00025683" w:rsidP="00CB110F">
    <w:pPr>
      <w:pStyle w:val="Zpat"/>
      <w:rPr>
        <w:lang w:val="da-D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611D1E26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37B9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FB24A5">
                            <w:rPr>
                              <w:noProof/>
                            </w:rPr>
                            <w:instrText>7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FB24A5">
                            <w:rPr>
                              <w:noProof/>
                            </w:rPr>
                            <w:t>5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611D1E26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37B9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FB24A5">
                      <w:rPr>
                        <w:noProof/>
                      </w:rPr>
                      <w:instrText>7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FB24A5">
                      <w:rPr>
                        <w:noProof/>
                      </w:rPr>
                      <w:t>5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57E30C27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81EA9">
                                  <w:t>C:\pwwork\energy_pw1\jsand\d1287891\SAKOBR2-4245-005-Part III-E4 Specifications for Employer’s existing CCTV System.docx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57E30C27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81EA9">
                            <w:t>C:\pwwork\energy_pw1\jsand\d1287891\SAKOBR2-4245-005-Part III-E4 Specifications for Employer’s existing CCTV System.docx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A37B92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2F64CF6F" w:rsidR="008637B5" w:rsidRPr="00A37B92" w:rsidRDefault="009A0999" w:rsidP="00762EA2">
          <w:pPr>
            <w:pStyle w:val="Template-DocId"/>
            <w:rPr>
              <w:lang w:val="da-DK"/>
            </w:rPr>
          </w:pPr>
          <w:r w:rsidRPr="009A0999">
            <w:t>Procurement documentation – Part III – Employer’s Requirements</w:t>
          </w:r>
        </w:p>
      </w:tc>
    </w:tr>
  </w:tbl>
  <w:p w14:paraId="5A5766A0" w14:textId="77777777" w:rsidR="00025683" w:rsidRPr="00A37B92" w:rsidRDefault="00025683">
    <w:pPr>
      <w:pStyle w:val="Zpat"/>
      <w:rPr>
        <w:lang w:val="da-D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5D27A30F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37B9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FB24A5">
                            <w:rPr>
                              <w:noProof/>
                            </w:rPr>
                            <w:instrText>7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FB24A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5D27A30F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37B9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FB24A5">
                      <w:rPr>
                        <w:noProof/>
                      </w:rPr>
                      <w:instrText>7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FB24A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37BCCD70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81EA9">
                                  <w:t>C:\pwwork\energy_pw1\jsand\d1287891\SAKOBR2-4245-005-Part III-E4 Specifications for Employer’s existing CCTV System.docx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37BCCD70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81EA9">
                            <w:t>C:\pwwork\energy_pw1\jsand\d1287891\SAKOBR2-4245-005-Part III-E4 Specifications for Employer’s existing CCTV System.docx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A37B92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430F204D" w:rsidR="0078220F" w:rsidRPr="00A37B92" w:rsidRDefault="00FB24A5" w:rsidP="00762EA2">
          <w:pPr>
            <w:pStyle w:val="Template-DocId"/>
            <w:rPr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r w:rsidR="009A0999" w:rsidRPr="009A0999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78220F" w:rsidRPr="00A37B92" w:rsidRDefault="0078220F">
    <w:pPr>
      <w:pStyle w:val="Zpat"/>
      <w:rPr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7CD1B" w14:textId="77777777" w:rsidR="00741AE8" w:rsidRDefault="00741AE8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321FE6A2" w14:textId="77777777" w:rsidR="00741AE8" w:rsidRDefault="00741AE8" w:rsidP="009E4B94">
      <w:pPr>
        <w:spacing w:line="240" w:lineRule="auto"/>
      </w:pPr>
    </w:p>
  </w:footnote>
  <w:footnote w:type="continuationNotice" w:id="1">
    <w:p w14:paraId="78E7D461" w14:textId="77777777" w:rsidR="00741AE8" w:rsidRDefault="00741AE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031002CF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3029">
          <w:t>Part III, Appendix E4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07425031" w:rsidR="0005588D" w:rsidRDefault="000558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5F593385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438F7947" w:rsidR="00E80E90" w:rsidRDefault="00F77D5C" w:rsidP="00E80E90">
    <w:pPr>
      <w:pStyle w:val="Zhlav"/>
      <w:ind w:left="0"/>
      <w:jc w:val="center"/>
    </w:pPr>
    <w:bookmarkStart w:id="37" w:name="_Hlk491951557"/>
    <w:bookmarkStart w:id="38" w:name="_Hlk491951558"/>
    <w:bookmarkStart w:id="39" w:name="_Hlk491951559"/>
    <w:r>
      <w:drawing>
        <wp:anchor distT="0" distB="0" distL="114300" distR="114300" simplePos="0" relativeHeight="251687936" behindDoc="0" locked="0" layoutInCell="1" allowOverlap="1" wp14:anchorId="722C63B8" wp14:editId="24E18D69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9655300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4AE8E272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3029">
          <w:t>Part III, Appendix E4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93029">
          <w:t>Specifications for Employer’s existing CCTV System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E81EA9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0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40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1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41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2" w:name="LAN_T"/>
                                <w:bookmarkStart w:id="43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4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4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44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5" w:name="LAN_F"/>
                                <w:bookmarkStart w:id="46" w:name="OFF_Fax_HIF"/>
                                <w:bookmarkEnd w:id="43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45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7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47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8" w:name="OFF_web"/>
                                <w:bookmarkStart w:id="49" w:name="OFF_web_HIF"/>
                                <w:bookmarkEnd w:id="46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48"/>
                              </w:p>
                              <w:bookmarkEnd w:id="49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E81EA9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0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50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1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51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2" w:name="LAN_T"/>
                          <w:bookmarkStart w:id="53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5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4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54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5" w:name="LAN_F"/>
                          <w:bookmarkStart w:id="56" w:name="OFF_Fax_HIF"/>
                          <w:bookmarkEnd w:id="53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55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7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57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8" w:name="OFF_web"/>
                          <w:bookmarkStart w:id="59" w:name="OFF_web_HIF"/>
                          <w:bookmarkEnd w:id="56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58"/>
                        </w:p>
                        <w:bookmarkEnd w:id="59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7"/>
    <w:bookmarkEnd w:id="38"/>
    <w:bookmarkEnd w:id="39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2DE5AE37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6E2BD9AE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33858075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66" w:name="_Hlk39590182"/>
    <w:bookmarkStart w:id="67" w:name="_Hlk39590183"/>
    <w:r>
      <w:tab/>
    </w:r>
    <w:r>
      <w:tab/>
    </w:r>
    <w:r w:rsidR="00F77D5C">
      <w:drawing>
        <wp:anchor distT="0" distB="0" distL="114300" distR="114300" simplePos="0" relativeHeight="251689984" behindDoc="0" locked="0" layoutInCell="1" allowOverlap="1" wp14:anchorId="239DEABD" wp14:editId="0A544F4C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0912442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42DC0D84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3029">
          <w:t>Part III, Appendix E4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93029">
          <w:t>Specifications for Employer’s existing CCTV System</w:t>
        </w:r>
      </w:sdtContent>
    </w:sdt>
    <w:bookmarkEnd w:id="66"/>
    <w:bookmarkEnd w:id="67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18898123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160B2BB0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0543" w14:textId="1A2FA647" w:rsidR="00E81EA9" w:rsidRDefault="00E81EA9" w:rsidP="00E81EA9">
    <w:pPr>
      <w:pStyle w:val="Zhlav"/>
      <w:tabs>
        <w:tab w:val="left" w:pos="3462"/>
        <w:tab w:val="center" w:pos="4480"/>
      </w:tabs>
      <w:ind w:left="0"/>
    </w:pPr>
    <w:r>
      <w:tab/>
    </w:r>
    <w:r>
      <w:tab/>
    </w:r>
    <w:r w:rsidR="00C10069">
      <w:drawing>
        <wp:anchor distT="0" distB="0" distL="114300" distR="114300" simplePos="0" relativeHeight="251692032" behindDoc="0" locked="0" layoutInCell="1" allowOverlap="1" wp14:anchorId="310AB288" wp14:editId="41FAAFA9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77111298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2B361" w14:textId="319EEC06" w:rsidR="00E81EA9" w:rsidRPr="00F23C29" w:rsidRDefault="00E81EA9" w:rsidP="00E81EA9">
    <w:pPr>
      <w:pStyle w:val="Zhlav"/>
      <w:ind w:left="0"/>
      <w:jc w:val="center"/>
    </w:pPr>
    <w:r>
      <w:drawing>
        <wp:anchor distT="0" distB="0" distL="0" distR="0" simplePos="0" relativeHeight="251682816" behindDoc="0" locked="0" layoutInCell="1" allowOverlap="1" wp14:anchorId="0A6B8A66" wp14:editId="5AA932D6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4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590435677"/>
        <w:placeholder>
          <w:docPart w:val="267B03A437FA4F1985FDD0FB98E83AD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Part III, Appendix E4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48658952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Specifications for Employer’s existing CCTV System</w:t>
        </w:r>
      </w:sdtContent>
    </w:sdt>
  </w:p>
  <w:p w14:paraId="49B87A7D" w14:textId="77777777" w:rsidR="00E81EA9" w:rsidRDefault="00E81EA9" w:rsidP="00E81EA9">
    <w:pPr>
      <w:pStyle w:val="Zhlav"/>
    </w:pPr>
  </w:p>
  <w:p w14:paraId="2C6339CF" w14:textId="4597C824" w:rsidR="0005588D" w:rsidRDefault="000558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C261A78"/>
    <w:multiLevelType w:val="hybridMultilevel"/>
    <w:tmpl w:val="5A9EE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4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557936882">
    <w:abstractNumId w:val="14"/>
  </w:num>
  <w:num w:numId="2" w16cid:durableId="1899824729">
    <w:abstractNumId w:val="7"/>
  </w:num>
  <w:num w:numId="3" w16cid:durableId="278953433">
    <w:abstractNumId w:val="6"/>
  </w:num>
  <w:num w:numId="4" w16cid:durableId="1372732842">
    <w:abstractNumId w:val="5"/>
  </w:num>
  <w:num w:numId="5" w16cid:durableId="1371538657">
    <w:abstractNumId w:val="4"/>
  </w:num>
  <w:num w:numId="6" w16cid:durableId="534126438">
    <w:abstractNumId w:val="13"/>
  </w:num>
  <w:num w:numId="7" w16cid:durableId="163519461">
    <w:abstractNumId w:val="3"/>
  </w:num>
  <w:num w:numId="8" w16cid:durableId="1382441411">
    <w:abstractNumId w:val="2"/>
  </w:num>
  <w:num w:numId="9" w16cid:durableId="1998028673">
    <w:abstractNumId w:val="1"/>
  </w:num>
  <w:num w:numId="10" w16cid:durableId="521433501">
    <w:abstractNumId w:val="0"/>
  </w:num>
  <w:num w:numId="11" w16cid:durableId="895774393">
    <w:abstractNumId w:val="8"/>
  </w:num>
  <w:num w:numId="12" w16cid:durableId="1489394818">
    <w:abstractNumId w:val="13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607322794">
    <w:abstractNumId w:val="9"/>
  </w:num>
  <w:num w:numId="14" w16cid:durableId="357436650">
    <w:abstractNumId w:val="11"/>
  </w:num>
  <w:num w:numId="15" w16cid:durableId="760024685">
    <w:abstractNumId w:val="9"/>
  </w:num>
  <w:num w:numId="16" w16cid:durableId="951784715">
    <w:abstractNumId w:val="9"/>
  </w:num>
  <w:num w:numId="17" w16cid:durableId="1296325676">
    <w:abstractNumId w:val="9"/>
  </w:num>
  <w:num w:numId="18" w16cid:durableId="1821386691">
    <w:abstractNumId w:val="9"/>
  </w:num>
  <w:num w:numId="19" w16cid:durableId="1336031111">
    <w:abstractNumId w:val="9"/>
  </w:num>
  <w:num w:numId="20" w16cid:durableId="998145885">
    <w:abstractNumId w:val="10"/>
  </w:num>
  <w:num w:numId="21" w16cid:durableId="20476800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305E"/>
    <w:rsid w:val="00094ABD"/>
    <w:rsid w:val="000A0391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50678"/>
    <w:rsid w:val="0015620D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3F0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402096"/>
    <w:rsid w:val="00403DDF"/>
    <w:rsid w:val="00411FFA"/>
    <w:rsid w:val="00414021"/>
    <w:rsid w:val="00414F7F"/>
    <w:rsid w:val="00420155"/>
    <w:rsid w:val="0042024E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27839"/>
    <w:rsid w:val="00530C3C"/>
    <w:rsid w:val="005328A3"/>
    <w:rsid w:val="00532AE0"/>
    <w:rsid w:val="00533DEB"/>
    <w:rsid w:val="00543EF2"/>
    <w:rsid w:val="00547F22"/>
    <w:rsid w:val="0055579F"/>
    <w:rsid w:val="0056041D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5F74A5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22129"/>
    <w:rsid w:val="007308ED"/>
    <w:rsid w:val="007323AE"/>
    <w:rsid w:val="0073710B"/>
    <w:rsid w:val="0074123C"/>
    <w:rsid w:val="00741AE8"/>
    <w:rsid w:val="00743897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24B"/>
    <w:rsid w:val="0080344B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B37E9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3029"/>
    <w:rsid w:val="0099776F"/>
    <w:rsid w:val="009A0999"/>
    <w:rsid w:val="009A0EFE"/>
    <w:rsid w:val="009A3960"/>
    <w:rsid w:val="009A4CCC"/>
    <w:rsid w:val="009A644A"/>
    <w:rsid w:val="009A7918"/>
    <w:rsid w:val="009B5940"/>
    <w:rsid w:val="009C620B"/>
    <w:rsid w:val="009C71A7"/>
    <w:rsid w:val="009D1E80"/>
    <w:rsid w:val="009D49C9"/>
    <w:rsid w:val="009D5DE0"/>
    <w:rsid w:val="009D6EBD"/>
    <w:rsid w:val="009D7343"/>
    <w:rsid w:val="009E4B94"/>
    <w:rsid w:val="009E680D"/>
    <w:rsid w:val="009F0018"/>
    <w:rsid w:val="009F2F14"/>
    <w:rsid w:val="009F5D19"/>
    <w:rsid w:val="00A01881"/>
    <w:rsid w:val="00A02746"/>
    <w:rsid w:val="00A03E7F"/>
    <w:rsid w:val="00A040A9"/>
    <w:rsid w:val="00A12608"/>
    <w:rsid w:val="00A12C05"/>
    <w:rsid w:val="00A171F1"/>
    <w:rsid w:val="00A202D6"/>
    <w:rsid w:val="00A22AC0"/>
    <w:rsid w:val="00A27A90"/>
    <w:rsid w:val="00A30942"/>
    <w:rsid w:val="00A37B92"/>
    <w:rsid w:val="00A44646"/>
    <w:rsid w:val="00A539A2"/>
    <w:rsid w:val="00A55499"/>
    <w:rsid w:val="00A55C20"/>
    <w:rsid w:val="00A64256"/>
    <w:rsid w:val="00A65709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0C41"/>
    <w:rsid w:val="00AF1D02"/>
    <w:rsid w:val="00AF76E3"/>
    <w:rsid w:val="00B00D92"/>
    <w:rsid w:val="00B01724"/>
    <w:rsid w:val="00B0422A"/>
    <w:rsid w:val="00B06877"/>
    <w:rsid w:val="00B11D2C"/>
    <w:rsid w:val="00B12BD2"/>
    <w:rsid w:val="00B1331B"/>
    <w:rsid w:val="00B13AC6"/>
    <w:rsid w:val="00B16F68"/>
    <w:rsid w:val="00B24E70"/>
    <w:rsid w:val="00B342AA"/>
    <w:rsid w:val="00B357DB"/>
    <w:rsid w:val="00B46445"/>
    <w:rsid w:val="00B50F1E"/>
    <w:rsid w:val="00B625A6"/>
    <w:rsid w:val="00B64F18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E4544"/>
    <w:rsid w:val="00BF1A85"/>
    <w:rsid w:val="00C01A13"/>
    <w:rsid w:val="00C05D28"/>
    <w:rsid w:val="00C06E8B"/>
    <w:rsid w:val="00C10069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4F02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7D0E"/>
    <w:rsid w:val="00D3752F"/>
    <w:rsid w:val="00D435B1"/>
    <w:rsid w:val="00D53670"/>
    <w:rsid w:val="00D54F10"/>
    <w:rsid w:val="00D62F1B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246F"/>
    <w:rsid w:val="00DC50BF"/>
    <w:rsid w:val="00DC61BD"/>
    <w:rsid w:val="00DD1869"/>
    <w:rsid w:val="00DD1936"/>
    <w:rsid w:val="00DE2B28"/>
    <w:rsid w:val="00E02F80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1EA9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015E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249C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7002"/>
    <w:rsid w:val="00F57F4A"/>
    <w:rsid w:val="00F610BC"/>
    <w:rsid w:val="00F6162F"/>
    <w:rsid w:val="00F6224C"/>
    <w:rsid w:val="00F67A6C"/>
    <w:rsid w:val="00F709BE"/>
    <w:rsid w:val="00F710A5"/>
    <w:rsid w:val="00F73354"/>
    <w:rsid w:val="00F77C44"/>
    <w:rsid w:val="00F77D5C"/>
    <w:rsid w:val="00F818E0"/>
    <w:rsid w:val="00F864D7"/>
    <w:rsid w:val="00F92B7C"/>
    <w:rsid w:val="00F95CE4"/>
    <w:rsid w:val="00F9667F"/>
    <w:rsid w:val="00F97FD1"/>
    <w:rsid w:val="00FA12CA"/>
    <w:rsid w:val="00FA4996"/>
    <w:rsid w:val="00FA676E"/>
    <w:rsid w:val="00FA6DB6"/>
    <w:rsid w:val="00FB03A3"/>
    <w:rsid w:val="00FB24A5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67B03A437FA4F1985FDD0FB98E83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F2AD6-4F0F-42C1-8DA7-C2BED03D7DF6}"/>
      </w:docPartPr>
      <w:docPartBody>
        <w:p w:rsidR="005C71C4" w:rsidRDefault="00C37BD2" w:rsidP="00C37BD2">
          <w:pPr>
            <w:pStyle w:val="267B03A437FA4F1985FDD0FB98E83AD8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FBAA74C98F5B4A6B962EE0DBAE3A2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BB1AC-23C3-4BA9-B470-D7F042B30AB8}"/>
      </w:docPartPr>
      <w:docPartBody>
        <w:p w:rsidR="00691FB9" w:rsidRDefault="005C71C4" w:rsidP="005C71C4">
          <w:pPr>
            <w:pStyle w:val="FBAA74C98F5B4A6B962EE0DBAE3A2609"/>
          </w:pPr>
          <w:r>
            <w:t>[Text]</w:t>
          </w:r>
        </w:p>
      </w:docPartBody>
    </w:docPart>
    <w:docPart>
      <w:docPartPr>
        <w:name w:val="E545588C14B34C4F870528DA2DD57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D81B47-A803-4D43-A973-6BB082EA6BA2}"/>
      </w:docPartPr>
      <w:docPartBody>
        <w:p w:rsidR="00691FB9" w:rsidRDefault="005C71C4" w:rsidP="005C71C4">
          <w:pPr>
            <w:pStyle w:val="E545588C14B34C4F870528DA2DD571BC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91F5DDCEAD8247EDAC75D778AE91FA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04F3A4-02F0-4BB5-B613-6151912A21A9}"/>
      </w:docPartPr>
      <w:docPartBody>
        <w:p w:rsidR="00691FB9" w:rsidRDefault="005C71C4" w:rsidP="005C71C4">
          <w:pPr>
            <w:pStyle w:val="91F5DDCEAD8247EDAC75D778AE91FAC0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A4483"/>
    <w:rsid w:val="005B70A7"/>
    <w:rsid w:val="005C077A"/>
    <w:rsid w:val="005C6A6A"/>
    <w:rsid w:val="005C71C4"/>
    <w:rsid w:val="005E103C"/>
    <w:rsid w:val="005E5059"/>
    <w:rsid w:val="00615DA8"/>
    <w:rsid w:val="00671D66"/>
    <w:rsid w:val="006762F6"/>
    <w:rsid w:val="00691FB9"/>
    <w:rsid w:val="0069665A"/>
    <w:rsid w:val="006C0241"/>
    <w:rsid w:val="00701B53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40ABD"/>
    <w:rsid w:val="00851C9F"/>
    <w:rsid w:val="008667D2"/>
    <w:rsid w:val="00885AAF"/>
    <w:rsid w:val="008A2F63"/>
    <w:rsid w:val="008B6CD3"/>
    <w:rsid w:val="008C1EB1"/>
    <w:rsid w:val="008C5113"/>
    <w:rsid w:val="008C53C9"/>
    <w:rsid w:val="008D542C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C1D79"/>
    <w:rsid w:val="009C2829"/>
    <w:rsid w:val="009D2593"/>
    <w:rsid w:val="009D4DF0"/>
    <w:rsid w:val="00A01881"/>
    <w:rsid w:val="00A05D1B"/>
    <w:rsid w:val="00A41205"/>
    <w:rsid w:val="00A65709"/>
    <w:rsid w:val="00A77822"/>
    <w:rsid w:val="00A77E2F"/>
    <w:rsid w:val="00A93016"/>
    <w:rsid w:val="00AB29B5"/>
    <w:rsid w:val="00AB4096"/>
    <w:rsid w:val="00AE5255"/>
    <w:rsid w:val="00AF61FC"/>
    <w:rsid w:val="00B026E0"/>
    <w:rsid w:val="00B104A1"/>
    <w:rsid w:val="00B2724E"/>
    <w:rsid w:val="00B52497"/>
    <w:rsid w:val="00B77E4A"/>
    <w:rsid w:val="00B9727F"/>
    <w:rsid w:val="00BD55CF"/>
    <w:rsid w:val="00BE2EFB"/>
    <w:rsid w:val="00BE5563"/>
    <w:rsid w:val="00C00795"/>
    <w:rsid w:val="00C15C08"/>
    <w:rsid w:val="00C21006"/>
    <w:rsid w:val="00C37BD2"/>
    <w:rsid w:val="00C436EB"/>
    <w:rsid w:val="00C550CB"/>
    <w:rsid w:val="00C63DCD"/>
    <w:rsid w:val="00C95E4F"/>
    <w:rsid w:val="00CB1058"/>
    <w:rsid w:val="00CB790E"/>
    <w:rsid w:val="00CB7EDE"/>
    <w:rsid w:val="00CF0E3A"/>
    <w:rsid w:val="00CF37CE"/>
    <w:rsid w:val="00D03C77"/>
    <w:rsid w:val="00D13B76"/>
    <w:rsid w:val="00D5529D"/>
    <w:rsid w:val="00D56FE3"/>
    <w:rsid w:val="00D83324"/>
    <w:rsid w:val="00DB69AE"/>
    <w:rsid w:val="00DF0BB9"/>
    <w:rsid w:val="00E01A8D"/>
    <w:rsid w:val="00E10AD8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3496C"/>
    <w:rsid w:val="00F3610D"/>
    <w:rsid w:val="00F3757E"/>
    <w:rsid w:val="00F569BD"/>
    <w:rsid w:val="00F63AED"/>
    <w:rsid w:val="00F73042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71C4"/>
    <w:rPr>
      <w:color w:val="auto"/>
      <w:lang w:val="en-GB"/>
    </w:rPr>
  </w:style>
  <w:style w:type="paragraph" w:customStyle="1" w:styleId="FBAA74C98F5B4A6B962EE0DBAE3A2609">
    <w:name w:val="FBAA74C98F5B4A6B962EE0DBAE3A2609"/>
    <w:rsid w:val="005C71C4"/>
    <w:rPr>
      <w:lang w:val="cs-CZ" w:eastAsia="cs-CZ"/>
    </w:rPr>
  </w:style>
  <w:style w:type="paragraph" w:customStyle="1" w:styleId="E545588C14B34C4F870528DA2DD571BC">
    <w:name w:val="E545588C14B34C4F870528DA2DD571BC"/>
    <w:rsid w:val="005C71C4"/>
    <w:rPr>
      <w:lang w:val="cs-CZ" w:eastAsia="cs-CZ"/>
    </w:rPr>
  </w:style>
  <w:style w:type="paragraph" w:customStyle="1" w:styleId="91F5DDCEAD8247EDAC75D778AE91FAC0">
    <w:name w:val="91F5DDCEAD8247EDAC75D778AE91FAC0"/>
    <w:rsid w:val="005C71C4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267B03A437FA4F1985FDD0FB98E83AD8">
    <w:name w:val="267B03A437FA4F1985FDD0FB98E83AD8"/>
    <w:rsid w:val="00C37B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E530A-F7CA-4597-925B-02D8954D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III, Appendix E4</vt:lpstr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E4</dc:title>
  <dc:subject>Specifications for Employer’s existing CCTV System</dc:subject>
  <dc:creator>Charlotte Boesen</dc:creator>
  <cp:lastModifiedBy>Pavel Slezák</cp:lastModifiedBy>
  <cp:revision>8</cp:revision>
  <dcterms:created xsi:type="dcterms:W3CDTF">2024-07-02T15:04:00Z</dcterms:created>
  <dcterms:modified xsi:type="dcterms:W3CDTF">2024-07-02T15:09:00Z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2020-06-15</vt:lpwstr>
  </property>
  <property fmtid="{D5CDD505-2E9C-101B-9397-08002B2CF9AE}" pid="7" name="Ram_Document_DocID">
    <vt:lpwstr>1287891-16</vt:lpwstr>
  </property>
  <property fmtid="{D5CDD505-2E9C-101B-9397-08002B2CF9AE}" pid="8" name="Ram_Document_Version">
    <vt:lpwstr>2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SAKOBR2-4245-005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